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AA447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OLE_LINK1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4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：合同书格式</w:t>
      </w:r>
    </w:p>
    <w:p w14:paraId="52C9A69E">
      <w:pPr>
        <w:jc w:val="center"/>
        <w:rPr>
          <w:rFonts w:hint="eastAsia" w:ascii="宋体" w:hAnsi="宋体"/>
          <w:bCs/>
          <w:color w:val="auto"/>
          <w:sz w:val="36"/>
          <w:szCs w:val="36"/>
          <w:highlight w:val="none"/>
        </w:rPr>
      </w:pPr>
    </w:p>
    <w:p w14:paraId="7193B15C">
      <w:pPr>
        <w:jc w:val="center"/>
        <w:rPr>
          <w:rFonts w:ascii="宋体" w:hAnsi="宋体"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Cs/>
          <w:color w:val="auto"/>
          <w:sz w:val="32"/>
          <w:szCs w:val="32"/>
          <w:highlight w:val="none"/>
        </w:rPr>
        <w:t>定购合同</w:t>
      </w:r>
      <w:bookmarkEnd w:id="0"/>
      <w:r>
        <w:rPr>
          <w:rFonts w:hint="eastAsia" w:ascii="宋体" w:hAnsi="宋体"/>
          <w:color w:val="auto"/>
          <w:sz w:val="32"/>
          <w:szCs w:val="32"/>
          <w:highlight w:val="none"/>
        </w:rPr>
        <w:t xml:space="preserve"> （编号</w:t>
      </w:r>
      <w:r>
        <w:rPr>
          <w:rFonts w:hint="eastAsia" w:ascii="宋体" w:hAnsi="宋体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  <w:highlight w:val="none"/>
        </w:rPr>
        <w:t xml:space="preserve"> ）  </w:t>
      </w:r>
    </w:p>
    <w:p w14:paraId="43045F17">
      <w:pPr>
        <w:spacing w:line="300" w:lineRule="exact"/>
        <w:jc w:val="center"/>
        <w:rPr>
          <w:rFonts w:hint="eastAsia" w:ascii="宋体" w:hAnsi="宋体"/>
          <w:color w:val="auto"/>
          <w:sz w:val="20"/>
          <w:highlight w:val="none"/>
        </w:rPr>
      </w:pPr>
      <w:r>
        <w:rPr>
          <w:rFonts w:hint="eastAsia" w:ascii="宋体" w:hAnsi="宋体"/>
          <w:color w:val="auto"/>
          <w:sz w:val="36"/>
          <w:szCs w:val="36"/>
          <w:highlight w:val="none"/>
        </w:rPr>
        <w:t xml:space="preserve">                                       </w:t>
      </w:r>
      <w:r>
        <w:rPr>
          <w:rFonts w:hint="eastAsia" w:ascii="宋体" w:hAnsi="宋体"/>
          <w:color w:val="auto"/>
          <w:sz w:val="20"/>
          <w:highlight w:val="none"/>
        </w:rPr>
        <w:t xml:space="preserve">                                                      </w:t>
      </w:r>
    </w:p>
    <w:p w14:paraId="6321D2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采购方：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  <w:t>三明明城国际大酒店有限公司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（以下简称甲方）</w:t>
      </w:r>
    </w:p>
    <w:p w14:paraId="35C5C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供货方：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    （以下简称乙方）</w:t>
      </w:r>
    </w:p>
    <w:p w14:paraId="0616D003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56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甲、乙双方根据《中华人民共和国民法典》等相关法律、法规，本着互惠互利、共同发展的原则，经双方友好协商，就甲方向乙方处购进服装相关事宜，达成如下合同内容：</w:t>
      </w:r>
    </w:p>
    <w:p w14:paraId="41ED6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562" w:leftChars="0" w:hanging="562" w:hanging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一、合同内容：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服装的具体项目、面料、数量、金额等详细内容见附表。</w:t>
      </w:r>
    </w:p>
    <w:tbl>
      <w:tblPr>
        <w:tblStyle w:val="21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2"/>
        <w:gridCol w:w="2150"/>
        <w:gridCol w:w="1212"/>
        <w:gridCol w:w="1000"/>
        <w:gridCol w:w="875"/>
        <w:gridCol w:w="1425"/>
        <w:gridCol w:w="1073"/>
      </w:tblGrid>
      <w:tr w14:paraId="2DA1BC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2" w:type="dxa"/>
            <w:noWrap w:val="0"/>
            <w:vAlign w:val="center"/>
          </w:tcPr>
          <w:p w14:paraId="626E4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品名</w:t>
            </w:r>
          </w:p>
        </w:tc>
        <w:tc>
          <w:tcPr>
            <w:tcW w:w="2150" w:type="dxa"/>
            <w:noWrap w:val="0"/>
            <w:vAlign w:val="center"/>
          </w:tcPr>
          <w:p w14:paraId="6672B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款式、面料、工艺要求</w:t>
            </w:r>
          </w:p>
        </w:tc>
        <w:tc>
          <w:tcPr>
            <w:tcW w:w="1212" w:type="dxa"/>
            <w:noWrap w:val="0"/>
            <w:vAlign w:val="center"/>
          </w:tcPr>
          <w:p w14:paraId="69D1A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尺寸要求</w:t>
            </w:r>
          </w:p>
        </w:tc>
        <w:tc>
          <w:tcPr>
            <w:tcW w:w="1000" w:type="dxa"/>
            <w:noWrap w:val="0"/>
            <w:vAlign w:val="center"/>
          </w:tcPr>
          <w:p w14:paraId="2DC34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875" w:type="dxa"/>
            <w:noWrap w:val="0"/>
            <w:vAlign w:val="center"/>
          </w:tcPr>
          <w:p w14:paraId="65DEF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425" w:type="dxa"/>
            <w:noWrap w:val="0"/>
            <w:vAlign w:val="center"/>
          </w:tcPr>
          <w:p w14:paraId="47BA4F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总价格含税（元）</w:t>
            </w:r>
          </w:p>
        </w:tc>
        <w:tc>
          <w:tcPr>
            <w:tcW w:w="1073" w:type="dxa"/>
            <w:noWrap w:val="0"/>
            <w:vAlign w:val="center"/>
          </w:tcPr>
          <w:p w14:paraId="428E8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474827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872" w:type="dxa"/>
            <w:noWrap w:val="0"/>
            <w:vAlign w:val="center"/>
          </w:tcPr>
          <w:p w14:paraId="6523F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  <w:t>服装</w:t>
            </w:r>
          </w:p>
        </w:tc>
        <w:tc>
          <w:tcPr>
            <w:tcW w:w="2150" w:type="dxa"/>
            <w:noWrap w:val="0"/>
            <w:vAlign w:val="center"/>
          </w:tcPr>
          <w:p w14:paraId="3DF02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rFonts w:hint="default" w:eastAsia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4C5619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rFonts w:hint="default" w:eastAsia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6A2E4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75" w:type="dxa"/>
            <w:noWrap w:val="0"/>
            <w:vAlign w:val="center"/>
          </w:tcPr>
          <w:p w14:paraId="25E705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rFonts w:hint="default" w:eastAsia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2BA66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rFonts w:hint="default" w:eastAsia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2C553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10C87A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872" w:type="dxa"/>
            <w:noWrap w:val="0"/>
            <w:vAlign w:val="top"/>
          </w:tcPr>
          <w:p w14:paraId="7E4633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rFonts w:hint="default" w:eastAsia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总金额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</w:p>
        </w:tc>
        <w:tc>
          <w:tcPr>
            <w:tcW w:w="7735" w:type="dxa"/>
            <w:gridSpan w:val="6"/>
            <w:noWrap w:val="0"/>
            <w:vAlign w:val="top"/>
          </w:tcPr>
          <w:p w14:paraId="45F84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合计人民币金额（大写）：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</w:rPr>
              <w:t>（具体按实际验收确认的数量结算）</w:t>
            </w:r>
          </w:p>
        </w:tc>
      </w:tr>
    </w:tbl>
    <w:p w14:paraId="7F3033EA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540" w:leftChars="0" w:hanging="540" w:hangingChars="192"/>
        <w:textAlignment w:val="auto"/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/>
          <w:b/>
          <w:color w:val="auto"/>
          <w:sz w:val="28"/>
          <w:szCs w:val="28"/>
          <w:highlight w:val="none"/>
        </w:rPr>
        <w:t>二、合同预算总金额：</w:t>
      </w:r>
      <w:r>
        <w:rPr>
          <w:rFonts w:hint="eastAsia"/>
          <w:color w:val="auto"/>
          <w:sz w:val="28"/>
          <w:szCs w:val="28"/>
          <w:highlight w:val="none"/>
        </w:rPr>
        <w:t>人民币: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/>
          <w:color w:val="auto"/>
          <w:sz w:val="28"/>
          <w:szCs w:val="28"/>
          <w:highlight w:val="none"/>
        </w:rPr>
        <w:t>元整。(大写金额: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元整</w:t>
      </w:r>
      <w:r>
        <w:rPr>
          <w:rFonts w:hint="eastAsia"/>
          <w:color w:val="auto"/>
          <w:sz w:val="28"/>
          <w:szCs w:val="28"/>
          <w:highlight w:val="none"/>
        </w:rPr>
        <w:t>)；最后付款总金额以最终送货数量为依据，本合同单价及总金额已包含运输费、税费、装卸费、保险费等相关杂费。</w:t>
      </w:r>
    </w:p>
    <w:p w14:paraId="61EBBFB1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0" w:firstLineChars="0"/>
        <w:textAlignment w:val="auto"/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/>
          <w:b/>
          <w:color w:val="auto"/>
          <w:sz w:val="28"/>
          <w:szCs w:val="28"/>
          <w:highlight w:val="none"/>
        </w:rPr>
        <w:t>三、交货地点：</w:t>
      </w:r>
      <w:r>
        <w:rPr>
          <w:rFonts w:hint="eastAsia"/>
          <w:color w:val="auto"/>
          <w:sz w:val="28"/>
          <w:szCs w:val="28"/>
          <w:highlight w:val="none"/>
        </w:rPr>
        <w:t>甲方指定地点。</w:t>
      </w:r>
    </w:p>
    <w:p w14:paraId="1C01D031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689" w:leftChars="0" w:hanging="689" w:hangingChars="245"/>
        <w:textAlignment w:val="auto"/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/>
          <w:b/>
          <w:color w:val="auto"/>
          <w:sz w:val="28"/>
          <w:szCs w:val="28"/>
          <w:highlight w:val="none"/>
        </w:rPr>
        <w:t>四、交货时间：</w:t>
      </w:r>
      <w:r>
        <w:rPr>
          <w:rFonts w:hint="eastAsia"/>
          <w:color w:val="auto"/>
          <w:sz w:val="28"/>
          <w:szCs w:val="28"/>
          <w:highlight w:val="none"/>
        </w:rPr>
        <w:t>于合同签订、定金支付、尺寸全部到位、样品全部确认后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35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/>
          <w:color w:val="auto"/>
          <w:sz w:val="28"/>
          <w:szCs w:val="28"/>
          <w:highlight w:val="none"/>
          <w:u w:val="none"/>
          <w:lang w:val="en-US" w:eastAsia="zh-CN"/>
        </w:rPr>
        <w:t>个</w:t>
      </w:r>
      <w:r>
        <w:rPr>
          <w:rFonts w:hint="eastAsia"/>
          <w:color w:val="auto"/>
          <w:sz w:val="28"/>
          <w:szCs w:val="28"/>
          <w:highlight w:val="none"/>
        </w:rPr>
        <w:t>工作日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内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/>
          <w:color w:val="auto"/>
          <w:sz w:val="28"/>
          <w:szCs w:val="28"/>
          <w:highlight w:val="none"/>
        </w:rPr>
        <w:t>节假日顺延。</w:t>
      </w:r>
    </w:p>
    <w:p w14:paraId="0D1B7201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562" w:leftChars="0" w:hanging="562" w:hangingChars="200"/>
        <w:textAlignment w:val="auto"/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/>
          <w:b/>
          <w:color w:val="auto"/>
          <w:sz w:val="28"/>
          <w:szCs w:val="28"/>
          <w:highlight w:val="none"/>
        </w:rPr>
        <w:t>五、验收标准：</w:t>
      </w:r>
      <w:r>
        <w:rPr>
          <w:rFonts w:hint="eastAsia"/>
          <w:color w:val="auto"/>
          <w:sz w:val="28"/>
          <w:szCs w:val="28"/>
          <w:highlight w:val="none"/>
        </w:rPr>
        <w:t>经甲方签字确认的样品或合同附件的设计与文字说明为准进行验收。</w:t>
      </w:r>
    </w:p>
    <w:p w14:paraId="0D905EBC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0" w:firstLineChars="0"/>
        <w:textAlignment w:val="auto"/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/>
          <w:b/>
          <w:color w:val="auto"/>
          <w:sz w:val="28"/>
          <w:szCs w:val="28"/>
          <w:highlight w:val="none"/>
        </w:rPr>
        <w:t>六、结帐依据：</w:t>
      </w:r>
      <w:r>
        <w:rPr>
          <w:rFonts w:hint="eastAsia"/>
          <w:color w:val="auto"/>
          <w:sz w:val="28"/>
          <w:szCs w:val="28"/>
          <w:highlight w:val="none"/>
        </w:rPr>
        <w:t>乙方送货回单和相关收据发票, 结算金额以实际送货数量为准。</w:t>
      </w:r>
    </w:p>
    <w:p w14:paraId="7FFC68B0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0" w:firstLineChars="0"/>
        <w:textAlignment w:val="auto"/>
        <w:rPr>
          <w:rFonts w:hint="eastAsia"/>
          <w:b/>
          <w:color w:val="auto"/>
          <w:sz w:val="28"/>
          <w:szCs w:val="28"/>
          <w:highlight w:val="none"/>
        </w:rPr>
      </w:pPr>
      <w:r>
        <w:rPr>
          <w:rFonts w:hint="eastAsia"/>
          <w:b/>
          <w:color w:val="auto"/>
          <w:sz w:val="28"/>
          <w:szCs w:val="28"/>
          <w:highlight w:val="none"/>
        </w:rPr>
        <w:t>七、付款约定：</w:t>
      </w:r>
    </w:p>
    <w:p w14:paraId="471A711D"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459" w:leftChars="0" w:hanging="459" w:hangingChars="164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1、预付定金：本合同签订后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3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个工作日内,甲方应支付给乙方本合同货款总金额的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</w:rPr>
        <w:t>50%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即人民币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元(大写金额:人民币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</w:rPr>
        <w:t>元整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)作为预付定金款。</w:t>
      </w:r>
    </w:p>
    <w:p w14:paraId="153B5113"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459" w:leftChars="0" w:hanging="459" w:hangingChars="164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２、期中货款：在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>收到货后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3 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个工作日内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甲方应支付给乙方本合同货款总金额的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</w:rPr>
        <w:t>45%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即人民币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元(大写金额:人民币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Times New Roman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</w:rPr>
        <w:t>元整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)作为期中货款。</w:t>
      </w:r>
    </w:p>
    <w:p w14:paraId="080EC9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459" w:leftChars="0" w:hanging="459" w:hangingChars="164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３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、尾款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>作为质保金：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甲方应在收货后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1 </w:t>
      </w:r>
      <w:r>
        <w:rPr>
          <w:rFonts w:hint="eastAsia" w:ascii="宋体" w:hAnsi="宋体"/>
          <w:color w:val="auto"/>
          <w:sz w:val="28"/>
          <w:szCs w:val="28"/>
          <w:highlight w:val="none"/>
          <w:u w:val="none"/>
          <w:lang w:val="en-US" w:eastAsia="zh-CN"/>
        </w:rPr>
        <w:t>年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内付清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剩余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货款总金额的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</w:rPr>
        <w:t>5%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,即人民币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元(大写金额:人民币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</w:rPr>
        <w:t>元整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)。</w:t>
      </w:r>
    </w:p>
    <w:p w14:paraId="52B12B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/>
        <w:textAlignment w:val="auto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八、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结帐方式：</w:t>
      </w:r>
    </w:p>
    <w:p w14:paraId="21DE1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140" w:firstLineChars="50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 xml:space="preserve">1、甲方支付方式: </w:t>
      </w:r>
    </w:p>
    <w:p w14:paraId="07F620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/>
        <w:textAlignment w:val="auto"/>
        <w:rPr>
          <w:rFonts w:hint="eastAsia" w:ascii="宋体" w:hAnsi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 xml:space="preserve"> 2、甲方的开票信息：</w:t>
      </w:r>
    </w:p>
    <w:p w14:paraId="61AAAC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560" w:firstLineChars="200"/>
        <w:textAlignment w:val="auto"/>
        <w:rPr>
          <w:rFonts w:hint="eastAsia" w:ascii="宋体" w:hAnsi="宋体" w:eastAsiaTheme="minorEastAsia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公司名称：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2227C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560" w:firstLineChars="200"/>
        <w:textAlignment w:val="auto"/>
        <w:rPr>
          <w:rFonts w:hint="eastAsia" w:ascii="宋体" w:hAnsi="宋体" w:eastAsiaTheme="minor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统一社会信用代码：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0218E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560" w:firstLineChars="200"/>
        <w:textAlignment w:val="auto"/>
        <w:rPr>
          <w:rFonts w:hint="eastAsia" w:ascii="宋体" w:hAnsi="宋体" w:eastAsiaTheme="minor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地址：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32349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560" w:firstLineChars="200"/>
        <w:textAlignment w:val="auto"/>
        <w:rPr>
          <w:rFonts w:hint="default" w:ascii="宋体" w:hAnsi="宋体"/>
          <w:color w:val="auto"/>
          <w:sz w:val="28"/>
          <w:szCs w:val="28"/>
          <w:highlight w:val="none"/>
          <w:lang w:val="en-US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电话：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29585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560" w:firstLineChars="200"/>
        <w:textAlignment w:val="auto"/>
        <w:rPr>
          <w:rFonts w:hint="eastAsia" w:ascii="宋体" w:hAnsi="宋体" w:eastAsiaTheme="minorEastAsia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开户行：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05813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560" w:firstLineChars="200"/>
        <w:textAlignment w:val="auto"/>
        <w:rPr>
          <w:rFonts w:hint="eastAsia" w:ascii="宋体" w:hAnsi="宋体" w:eastAsiaTheme="minorEastAsia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账号：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720F3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560" w:firstLineChars="200"/>
        <w:textAlignment w:val="auto"/>
        <w:rPr>
          <w:rFonts w:hint="eastAsia" w:ascii="宋体" w:hAnsi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3、乙方名称：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 xml:space="preserve"> </w:t>
      </w:r>
    </w:p>
    <w:p w14:paraId="20AA3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560" w:firstLineChars="200"/>
        <w:textAlignment w:val="auto"/>
        <w:rPr>
          <w:rFonts w:hint="eastAsia" w:ascii="宋体" w:hAnsi="宋体" w:eastAsiaTheme="minorEastAsia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 xml:space="preserve">地址:  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6A2360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560" w:firstLineChars="200"/>
        <w:textAlignment w:val="auto"/>
        <w:rPr>
          <w:rFonts w:hint="eastAsia" w:ascii="宋体" w:hAnsi="宋体" w:eastAsiaTheme="minorEastAsia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电话: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48322F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560" w:firstLineChars="200"/>
        <w:textAlignment w:val="auto"/>
        <w:rPr>
          <w:rFonts w:hint="eastAsia" w:ascii="宋体" w:hAnsi="宋体" w:eastAsiaTheme="minorEastAsia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 xml:space="preserve">税号: 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314D1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560" w:firstLineChars="200"/>
        <w:textAlignment w:val="auto"/>
        <w:rPr>
          <w:rFonts w:hint="eastAsia" w:ascii="宋体" w:hAnsi="宋体" w:eastAsiaTheme="minorEastAsia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 xml:space="preserve">开户行: 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17666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560" w:firstLineChars="200"/>
        <w:textAlignment w:val="auto"/>
        <w:rPr>
          <w:rFonts w:hint="eastAsia" w:ascii="宋体" w:hAnsi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 xml:space="preserve">帐号: 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 xml:space="preserve">  </w:t>
      </w:r>
    </w:p>
    <w:p w14:paraId="1A0EC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/>
        <w:textAlignment w:val="auto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/>
          <w:b/>
          <w:color w:val="auto"/>
          <w:sz w:val="28"/>
          <w:szCs w:val="28"/>
          <w:highlight w:val="none"/>
        </w:rPr>
        <w:t>九、责任与义务：</w:t>
      </w:r>
    </w:p>
    <w:p w14:paraId="1EC7D1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420" w:leftChars="0" w:hanging="420" w:hangingChars="150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1、在甲方验收时，如发现服装有跟合同不相符的规格、颜色、工艺（按样衣）等质量问题，乙方应免费给予更换或修改。</w:t>
      </w:r>
    </w:p>
    <w:p w14:paraId="056F7F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420" w:leftChars="0" w:hanging="420" w:hangingChars="150"/>
        <w:textAlignment w:val="auto"/>
        <w:rPr>
          <w:rFonts w:hint="eastAsia" w:ascii="宋体" w:hAnsi="宋体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2、</w:t>
      </w:r>
      <w:r>
        <w:rPr>
          <w:rFonts w:hint="eastAsia"/>
          <w:color w:val="auto"/>
          <w:sz w:val="28"/>
          <w:szCs w:val="28"/>
          <w:highlight w:val="none"/>
        </w:rPr>
        <w:t>乙方在生产过程中因特殊的原因要求更改产品的某一方面，乙方必须要以书面的形式告知甲方，得到甲方的同意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，如甲方不同意调整则甲</w:t>
      </w:r>
      <w:r>
        <w:rPr>
          <w:rFonts w:hint="eastAsia"/>
          <w:b w:val="0"/>
          <w:bCs w:val="0"/>
          <w:color w:val="auto"/>
          <w:sz w:val="28"/>
          <w:szCs w:val="28"/>
          <w:highlight w:val="none"/>
        </w:rPr>
        <w:t>方有权拒绝</w:t>
      </w:r>
      <w:r>
        <w:rPr>
          <w:rFonts w:hint="eastAsia"/>
          <w:color w:val="auto"/>
          <w:sz w:val="28"/>
          <w:szCs w:val="28"/>
          <w:highlight w:val="none"/>
        </w:rPr>
        <w:t>。在生产过程中甲方如需要对产品进行调整，必须要以书面形式告知乙方，乙方在还来得及的情况下，根据甲方的产品调整要求对产品进行调整。如乙方已无法调整</w:t>
      </w:r>
      <w:r>
        <w:rPr>
          <w:rFonts w:hint="eastAsia"/>
          <w:b w:val="0"/>
          <w:bCs w:val="0"/>
          <w:color w:val="auto"/>
          <w:sz w:val="28"/>
          <w:szCs w:val="28"/>
          <w:highlight w:val="none"/>
          <w:lang w:val="en-US" w:eastAsia="zh-CN"/>
        </w:rPr>
        <w:t>则</w:t>
      </w:r>
      <w:r>
        <w:rPr>
          <w:rFonts w:hint="eastAsia"/>
          <w:b w:val="0"/>
          <w:bCs w:val="0"/>
          <w:color w:val="auto"/>
          <w:sz w:val="28"/>
          <w:szCs w:val="28"/>
          <w:highlight w:val="none"/>
        </w:rPr>
        <w:t>乙方有权拒绝。</w:t>
      </w:r>
    </w:p>
    <w:p w14:paraId="6E866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420" w:leftChars="0" w:hanging="420" w:hangingChars="150"/>
        <w:textAlignment w:val="auto"/>
        <w:rPr>
          <w:rFonts w:hint="default" w:ascii="宋体" w:hAnsi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3、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自合同签订起2年内，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如甲方需要另外添加服装，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按合同附表中约定的金额结算。</w:t>
      </w:r>
    </w:p>
    <w:p w14:paraId="425CF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420" w:leftChars="0" w:hanging="420" w:hangingChars="150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4、</w:t>
      </w:r>
      <w:r>
        <w:rPr>
          <w:rFonts w:hint="eastAsia"/>
          <w:color w:val="auto"/>
          <w:sz w:val="28"/>
          <w:szCs w:val="28"/>
          <w:highlight w:val="none"/>
        </w:rPr>
        <w:t>乙方应在约定时间内交货。在生产过程中，乙方因特殊原因需要延长交货时间，应同甲方进行协商；在生产过程中，甲方对产品调整或其它甲方原因导致的乙方不能按时交货，乙方可以酌情延长交货日期。</w:t>
      </w:r>
    </w:p>
    <w:p w14:paraId="2ECFC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420" w:leftChars="0" w:hanging="420" w:hangingChars="150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5、</w:t>
      </w:r>
      <w:r>
        <w:rPr>
          <w:rFonts w:hint="eastAsia"/>
          <w:color w:val="auto"/>
          <w:sz w:val="28"/>
          <w:szCs w:val="28"/>
          <w:highlight w:val="none"/>
        </w:rPr>
        <w:t>甲方收到货后当场验货，如有异议应在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7</w:t>
      </w:r>
      <w:r>
        <w:rPr>
          <w:rFonts w:hint="eastAsia"/>
          <w:color w:val="auto"/>
          <w:sz w:val="28"/>
          <w:szCs w:val="28"/>
          <w:highlight w:val="none"/>
        </w:rPr>
        <w:t>个工作日内向乙方提出，乙方应于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7</w:t>
      </w:r>
      <w:r>
        <w:rPr>
          <w:rFonts w:hint="eastAsia"/>
          <w:color w:val="auto"/>
          <w:sz w:val="28"/>
          <w:szCs w:val="28"/>
          <w:highlight w:val="none"/>
        </w:rPr>
        <w:t>个工作日内回复处理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，节假日顺延</w:t>
      </w:r>
      <w:r>
        <w:rPr>
          <w:rFonts w:hint="eastAsia"/>
          <w:color w:val="auto"/>
          <w:sz w:val="28"/>
          <w:szCs w:val="28"/>
          <w:highlight w:val="none"/>
        </w:rPr>
        <w:t>。</w:t>
      </w:r>
    </w:p>
    <w:p w14:paraId="21844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420" w:leftChars="0" w:hanging="420" w:hangingChars="150"/>
        <w:textAlignment w:val="auto"/>
        <w:rPr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6、</w:t>
      </w:r>
      <w:r>
        <w:rPr>
          <w:rFonts w:hint="eastAsia"/>
          <w:color w:val="auto"/>
          <w:sz w:val="28"/>
          <w:szCs w:val="28"/>
          <w:highlight w:val="none"/>
        </w:rPr>
        <w:t>交货后如甲方对产品有变动，要求乙方修改，乙方将向甲方收取修改费用。</w:t>
      </w:r>
    </w:p>
    <w:p w14:paraId="667BA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/>
        <w:textAlignment w:val="auto"/>
        <w:rPr>
          <w:rFonts w:ascii="宋体" w:hAnsi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7、合同下面附《</w:t>
      </w:r>
      <w:r>
        <w:rPr>
          <w:rFonts w:ascii="宋体" w:hAnsi="宋体" w:cs="宋体"/>
          <w:color w:val="auto"/>
          <w:kern w:val="0"/>
          <w:sz w:val="28"/>
          <w:szCs w:val="28"/>
          <w:highlight w:val="none"/>
        </w:rPr>
        <w:t>服装知识与使用保养要求》，服装在穿着与使用中按此条款保养与使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</w:rPr>
        <w:t>用，因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甲方</w:t>
      </w:r>
      <w:r>
        <w:rPr>
          <w:rFonts w:ascii="宋体" w:hAnsi="宋体" w:cs="宋体"/>
          <w:color w:val="auto"/>
          <w:kern w:val="0"/>
          <w:sz w:val="28"/>
          <w:szCs w:val="28"/>
          <w:highlight w:val="none"/>
        </w:rPr>
        <w:t>保养使用不当，责任自行承担。</w:t>
      </w:r>
    </w:p>
    <w:p w14:paraId="68C26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ascii="宋体" w:hAnsi="宋体"/>
          <w:color w:val="auto"/>
          <w:sz w:val="28"/>
          <w:szCs w:val="28"/>
          <w:highlight w:val="none"/>
        </w:rPr>
        <w:t>8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、甲、乙双方需自觉履行本协议各项条款约定。</w:t>
      </w:r>
    </w:p>
    <w:p w14:paraId="22C74495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0" w:firstLineChars="0"/>
        <w:textAlignment w:val="auto"/>
        <w:rPr>
          <w:rFonts w:hint="eastAsia"/>
          <w:b/>
          <w:bCs/>
          <w:color w:val="auto"/>
          <w:sz w:val="28"/>
          <w:szCs w:val="28"/>
          <w:highlight w:val="none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</w:rPr>
        <w:t>十、违约责任：</w:t>
      </w:r>
    </w:p>
    <w:p w14:paraId="2C3428C9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274" w:firstLineChars="98"/>
        <w:textAlignment w:val="auto"/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1、乙方在制作中途未经双方同意，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甲方</w:t>
      </w:r>
      <w:r>
        <w:rPr>
          <w:rFonts w:hint="eastAsia"/>
          <w:color w:val="auto"/>
          <w:sz w:val="28"/>
          <w:szCs w:val="28"/>
          <w:highlight w:val="none"/>
        </w:rPr>
        <w:t>私自变更定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做</w:t>
      </w:r>
      <w:r>
        <w:rPr>
          <w:rFonts w:hint="eastAsia"/>
          <w:color w:val="auto"/>
          <w:sz w:val="28"/>
          <w:szCs w:val="28"/>
          <w:highlight w:val="none"/>
        </w:rPr>
        <w:t>物的数量、规格或设计等，应当赔偿乙方因此造成的所有损失。</w:t>
      </w:r>
    </w:p>
    <w:p w14:paraId="2F015EB5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274" w:firstLineChars="98"/>
        <w:textAlignment w:val="auto"/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/>
          <w:color w:val="auto"/>
          <w:sz w:val="28"/>
          <w:szCs w:val="28"/>
          <w:highlight w:val="none"/>
        </w:rPr>
        <w:t>乙方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未</w:t>
      </w:r>
      <w:r>
        <w:rPr>
          <w:rFonts w:hint="eastAsia"/>
          <w:color w:val="auto"/>
          <w:sz w:val="28"/>
          <w:szCs w:val="28"/>
          <w:highlight w:val="none"/>
        </w:rPr>
        <w:t>在约定时间内交货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的，</w:t>
      </w:r>
      <w:r>
        <w:rPr>
          <w:rFonts w:hint="eastAsia"/>
          <w:color w:val="auto"/>
          <w:sz w:val="28"/>
          <w:szCs w:val="28"/>
          <w:highlight w:val="none"/>
        </w:rPr>
        <w:t>应当赔偿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甲</w:t>
      </w:r>
      <w:r>
        <w:rPr>
          <w:rFonts w:hint="eastAsia"/>
          <w:color w:val="auto"/>
          <w:sz w:val="28"/>
          <w:szCs w:val="28"/>
          <w:highlight w:val="none"/>
        </w:rPr>
        <w:t>方因此造成的所有损失。</w:t>
      </w:r>
    </w:p>
    <w:p w14:paraId="193EE3A8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280" w:firstLineChars="1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eastAsia="宋体" w:cs="宋体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、乙方如未按合同规定的面料、款式交付货物，甲方有权拒收货物。如甲方同意使用的应当按质论价；不同意使用的，乙方应当负责修改或无偿调换。</w:t>
      </w:r>
    </w:p>
    <w:p w14:paraId="2A90E297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274" w:firstLineChars="98"/>
        <w:textAlignment w:val="auto"/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/>
          <w:color w:val="auto"/>
          <w:sz w:val="28"/>
          <w:szCs w:val="28"/>
          <w:highlight w:val="none"/>
        </w:rPr>
        <w:t>、甲方无故终止合同给乙方造成损失的，由甲方全部承担。</w:t>
      </w:r>
    </w:p>
    <w:p w14:paraId="45804F5B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274" w:firstLineChars="98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/>
          <w:color w:val="auto"/>
          <w:sz w:val="28"/>
          <w:szCs w:val="28"/>
          <w:highlight w:val="none"/>
        </w:rPr>
        <w:t>、甲方无故拒绝接收订购物，应当赔偿乙方因此造成的所有损失。</w:t>
      </w:r>
    </w:p>
    <w:p w14:paraId="19B7BA3A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0" w:firstLineChars="0"/>
        <w:textAlignment w:val="auto"/>
        <w:rPr>
          <w:rFonts w:hint="eastAsia"/>
          <w:b/>
          <w:bCs/>
          <w:color w:val="auto"/>
          <w:sz w:val="28"/>
          <w:szCs w:val="28"/>
          <w:highlight w:val="none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</w:rPr>
        <w:t>十一、其它：</w:t>
      </w:r>
    </w:p>
    <w:p w14:paraId="12B529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280" w:firstLineChars="100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1、本合同壹式肆份，甲乙双方各执贰份，自双方签字盖章之日起生效。</w:t>
      </w:r>
    </w:p>
    <w:p w14:paraId="5688B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280" w:firstLineChars="100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2、本合同在履行过程中发生的争议，由双方当事人协商解决；协商不成时，</w:t>
      </w:r>
    </w:p>
    <w:p w14:paraId="75BB6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280" w:firstLineChars="100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则依法向起诉方所在地人民法院起诉。</w:t>
      </w:r>
    </w:p>
    <w:p w14:paraId="50631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280" w:firstLineChars="100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</w:p>
    <w:p w14:paraId="0A4A5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280" w:firstLineChars="100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</w:p>
    <w:p w14:paraId="156BA3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280" w:firstLineChars="100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</w:p>
    <w:p w14:paraId="523C1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280" w:firstLineChars="100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3423920</wp:posOffset>
                </wp:positionH>
                <wp:positionV relativeFrom="paragraph">
                  <wp:posOffset>59690</wp:posOffset>
                </wp:positionV>
                <wp:extent cx="3019425" cy="2665095"/>
                <wp:effectExtent l="4445" t="4445" r="5080" b="1651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266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49294CC">
                            <w:pPr>
                              <w:ind w:left="542" w:leftChars="58" w:hanging="420" w:hangingChars="150"/>
                              <w:rPr>
                                <w:rFonts w:hint="eastAsia" w:ascii="宋体" w:hAnsi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乙方：</w:t>
                            </w: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 w14:paraId="6A2C4D0A">
                            <w:pPr>
                              <w:ind w:left="542" w:leftChars="58" w:hanging="420" w:hangingChars="150"/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盖章：</w:t>
                            </w:r>
                          </w:p>
                          <w:p w14:paraId="033494C8">
                            <w:pPr>
                              <w:ind w:left="542" w:leftChars="58" w:hanging="420" w:hangingChars="150"/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代表签字：</w:t>
                            </w:r>
                          </w:p>
                          <w:p w14:paraId="3E483D4F">
                            <w:pPr>
                              <w:ind w:left="542" w:leftChars="58" w:hanging="420" w:hangingChars="150"/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地址：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</w:p>
                          <w:p w14:paraId="68C4F788">
                            <w:pPr>
                              <w:ind w:left="542" w:leftChars="58" w:hanging="420" w:hangingChars="150"/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签订日期：</w:t>
                            </w:r>
                          </w:p>
                          <w:p w14:paraId="30420E21">
                            <w:pPr>
                              <w:spacing w:line="500" w:lineRule="exact"/>
                            </w:pPr>
                          </w:p>
                          <w:p w14:paraId="467BDDFA">
                            <w:pPr>
                              <w:spacing w:line="500" w:lineRule="exact"/>
                            </w:pPr>
                          </w:p>
                          <w:p w14:paraId="552CC4C8">
                            <w:pPr>
                              <w:spacing w:line="500" w:lineRule="exact"/>
                            </w:pPr>
                          </w:p>
                          <w:p w14:paraId="29F0698E">
                            <w:pPr>
                              <w:spacing w:line="500" w:lineRule="exact"/>
                            </w:pPr>
                          </w:p>
                          <w:p w14:paraId="59C912D7">
                            <w:pPr>
                              <w:spacing w:line="500" w:lineRule="exact"/>
                            </w:pPr>
                          </w:p>
                          <w:p w14:paraId="0436D25E">
                            <w:pPr>
                              <w:spacing w:line="500" w:lineRule="exact"/>
                            </w:pPr>
                          </w:p>
                          <w:p w14:paraId="10F64510">
                            <w:pPr>
                              <w:spacing w:line="500" w:lineRule="exact"/>
                            </w:pPr>
                          </w:p>
                          <w:p w14:paraId="0575A409">
                            <w:pPr>
                              <w:spacing w:line="500" w:lineRule="exact"/>
                            </w:pPr>
                          </w:p>
                          <w:p w14:paraId="4E90BB72">
                            <w:pPr>
                              <w:spacing w:line="500" w:lineRule="exact"/>
                            </w:pPr>
                          </w:p>
                          <w:p w14:paraId="402A1BB6">
                            <w:pPr>
                              <w:spacing w:line="500" w:lineRule="exact"/>
                            </w:pPr>
                          </w:p>
                          <w:p w14:paraId="7C89000C">
                            <w:pPr>
                              <w:spacing w:line="500" w:lineRule="exact"/>
                            </w:pPr>
                          </w:p>
                          <w:p w14:paraId="659B9613">
                            <w:pPr>
                              <w:spacing w:line="500" w:lineRule="exact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9.6pt;margin-top:4.7pt;height:209.85pt;width:237.75pt;z-index:251660288;mso-width-relative:page;mso-height-relative:page;" fillcolor="#FFFFFF" filled="t" stroked="t" coordsize="21600,21600" o:gfxdata="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tP1eLYAAAACgEAAA8AAAAAAAAAAQAgAAAAIgAA&#10;AGRycy9kb3ducmV2LnhtbFBLAQIUABQAAAAIAIdO4kCzDlT/CAIAADkEAAAOAAAAAAAAAAEAIAAA&#10;ACcBAABkcnMvZTJvRG9jLnhtbFBLBQYAAAAABgAGAFkBAACh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149294CC">
                      <w:pPr>
                        <w:ind w:left="542" w:leftChars="58" w:hanging="420" w:hangingChars="150"/>
                        <w:rPr>
                          <w:rFonts w:hint="eastAsia" w:ascii="宋体" w:hAnsi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乙方：</w:t>
                      </w:r>
                      <w:r>
                        <w:rPr>
                          <w:rFonts w:hint="eastAsia" w:ascii="宋体" w:hAnsi="宋体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</w:p>
                    <w:p w14:paraId="6A2C4D0A">
                      <w:pPr>
                        <w:ind w:left="542" w:leftChars="58" w:hanging="420" w:hangingChars="150"/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盖章：</w:t>
                      </w:r>
                    </w:p>
                    <w:p w14:paraId="033494C8">
                      <w:pPr>
                        <w:ind w:left="542" w:leftChars="58" w:hanging="420" w:hangingChars="150"/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代表签字：</w:t>
                      </w:r>
                    </w:p>
                    <w:p w14:paraId="3E483D4F">
                      <w:pPr>
                        <w:ind w:left="542" w:leftChars="58" w:hanging="420" w:hangingChars="150"/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地址：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 xml:space="preserve">         </w:t>
                      </w:r>
                    </w:p>
                    <w:p w14:paraId="68C4F788">
                      <w:pPr>
                        <w:ind w:left="542" w:leftChars="58" w:hanging="420" w:hangingChars="150"/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签订日期：</w:t>
                      </w:r>
                    </w:p>
                    <w:p w14:paraId="30420E21">
                      <w:pPr>
                        <w:spacing w:line="500" w:lineRule="exact"/>
                      </w:pPr>
                    </w:p>
                    <w:p w14:paraId="467BDDFA">
                      <w:pPr>
                        <w:spacing w:line="500" w:lineRule="exact"/>
                      </w:pPr>
                    </w:p>
                    <w:p w14:paraId="552CC4C8">
                      <w:pPr>
                        <w:spacing w:line="500" w:lineRule="exact"/>
                      </w:pPr>
                    </w:p>
                    <w:p w14:paraId="29F0698E">
                      <w:pPr>
                        <w:spacing w:line="500" w:lineRule="exact"/>
                      </w:pPr>
                    </w:p>
                    <w:p w14:paraId="59C912D7">
                      <w:pPr>
                        <w:spacing w:line="500" w:lineRule="exact"/>
                      </w:pPr>
                    </w:p>
                    <w:p w14:paraId="0436D25E">
                      <w:pPr>
                        <w:spacing w:line="500" w:lineRule="exact"/>
                      </w:pPr>
                    </w:p>
                    <w:p w14:paraId="10F64510">
                      <w:pPr>
                        <w:spacing w:line="500" w:lineRule="exact"/>
                      </w:pPr>
                    </w:p>
                    <w:p w14:paraId="0575A409">
                      <w:pPr>
                        <w:spacing w:line="500" w:lineRule="exact"/>
                      </w:pPr>
                    </w:p>
                    <w:p w14:paraId="4E90BB72">
                      <w:pPr>
                        <w:spacing w:line="500" w:lineRule="exact"/>
                      </w:pPr>
                    </w:p>
                    <w:p w14:paraId="402A1BB6">
                      <w:pPr>
                        <w:spacing w:line="500" w:lineRule="exact"/>
                      </w:pPr>
                    </w:p>
                    <w:p w14:paraId="7C89000C">
                      <w:pPr>
                        <w:spacing w:line="500" w:lineRule="exact"/>
                      </w:pPr>
                    </w:p>
                    <w:p w14:paraId="659B9613">
                      <w:pPr>
                        <w:spacing w:line="50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-245745</wp:posOffset>
                </wp:positionH>
                <wp:positionV relativeFrom="paragraph">
                  <wp:posOffset>72390</wp:posOffset>
                </wp:positionV>
                <wp:extent cx="3755390" cy="2125980"/>
                <wp:effectExtent l="4445" t="4445" r="12065" b="22225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5390" cy="2125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3FEAB9B">
                            <w:pPr>
                              <w:rPr>
                                <w:rFonts w:hint="eastAsia" w:ascii="宋体" w:hAnsi="宋体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甲方：</w:t>
                            </w: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 w14:paraId="44FF9093">
                            <w:pP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盖章：</w:t>
                            </w:r>
                          </w:p>
                          <w:p w14:paraId="6BA8B282">
                            <w:pP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代表签字：</w:t>
                            </w:r>
                          </w:p>
                          <w:p w14:paraId="4F654C74">
                            <w:pP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 xml:space="preserve">地址： </w:t>
                            </w:r>
                          </w:p>
                          <w:p w14:paraId="43D75D22">
                            <w:pP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签订日期：　　　</w:t>
                            </w:r>
                          </w:p>
                          <w:p w14:paraId="3EDA606E">
                            <w:pPr>
                              <w:ind w:left="542" w:leftChars="58" w:hanging="420" w:hangingChars="150"/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35pt;margin-top:5.7pt;height:167.4pt;width:295.7pt;z-index:251661312;mso-width-relative:page;mso-height-relative:page;" fillcolor="#FFFFFF" filled="t" stroked="t" coordsize="21600,21600" o:gfxdata="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O7E1+/YAAAACgEAAA8AAAAAAAAAAQAgAAAA&#10;IgAAAGRycy9kb3ducmV2LnhtbFBLAQIUABQAAAAIAIdO4kDkiHnTCwIAADkEAAAOAAAAAAAAAAEA&#10;IAAAACcBAABkcnMvZTJvRG9jLnhtbFBLBQYAAAAABgAGAFkBAACk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43FEAB9B">
                      <w:pPr>
                        <w:rPr>
                          <w:rFonts w:hint="eastAsia" w:ascii="宋体" w:hAnsi="宋体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甲方：</w:t>
                      </w:r>
                      <w:r>
                        <w:rPr>
                          <w:rFonts w:hint="eastAsia" w:ascii="宋体" w:hAnsi="宋体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</w:p>
                    <w:p w14:paraId="44FF9093">
                      <w:pPr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盖章：</w:t>
                      </w:r>
                    </w:p>
                    <w:p w14:paraId="6BA8B282">
                      <w:pPr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代表签字：</w:t>
                      </w:r>
                    </w:p>
                    <w:p w14:paraId="4F654C74">
                      <w:pPr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 xml:space="preserve">地址： </w:t>
                      </w:r>
                    </w:p>
                    <w:p w14:paraId="43D75D22">
                      <w:pPr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签订日期：　　　</w:t>
                      </w:r>
                    </w:p>
                    <w:p w14:paraId="3EDA606E">
                      <w:pPr>
                        <w:ind w:left="542" w:leftChars="58" w:hanging="420" w:hangingChars="150"/>
                        <w:rPr>
                          <w:rFonts w:hint="eastAsia" w:ascii="宋体" w:hAnsi="宋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226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280" w:firstLineChars="100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</w:p>
    <w:p w14:paraId="4C316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280" w:firstLineChars="100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</w:p>
    <w:p w14:paraId="5D6D6D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280" w:firstLineChars="100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</w:p>
    <w:p w14:paraId="4EBDC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280" w:firstLineChars="100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</w:p>
    <w:p w14:paraId="4336944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/>
        <w:jc w:val="left"/>
        <w:textAlignment w:val="center"/>
        <w:rPr>
          <w:rFonts w:hint="eastAsia" w:ascii="宋体" w:hAnsi="宋体" w:cs="宋体"/>
          <w:b w:val="0"/>
          <w:bCs/>
          <w:color w:val="auto"/>
          <w:kern w:val="0"/>
          <w:sz w:val="28"/>
          <w:szCs w:val="28"/>
          <w:highlight w:val="none"/>
          <w:lang w:eastAsia="zh-CN"/>
        </w:rPr>
      </w:pPr>
    </w:p>
    <w:p w14:paraId="4C28910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/>
        <w:jc w:val="left"/>
        <w:textAlignment w:val="center"/>
        <w:rPr>
          <w:rFonts w:hint="eastAsia" w:ascii="宋体" w:hAnsi="宋体" w:cs="宋体"/>
          <w:b w:val="0"/>
          <w:bCs/>
          <w:color w:val="auto"/>
          <w:kern w:val="0"/>
          <w:sz w:val="28"/>
          <w:szCs w:val="28"/>
          <w:highlight w:val="none"/>
          <w:lang w:eastAsia="zh-CN"/>
        </w:rPr>
      </w:pPr>
    </w:p>
    <w:p w14:paraId="7C2B236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/>
        <w:jc w:val="left"/>
        <w:textAlignment w:val="center"/>
        <w:rPr>
          <w:rFonts w:hint="eastAsia" w:ascii="宋体" w:hAnsi="宋体" w:cs="宋体"/>
          <w:b w:val="0"/>
          <w:bCs/>
          <w:color w:val="auto"/>
          <w:kern w:val="0"/>
          <w:sz w:val="28"/>
          <w:szCs w:val="28"/>
          <w:highlight w:val="none"/>
          <w:lang w:eastAsia="zh-CN"/>
        </w:rPr>
      </w:pPr>
    </w:p>
    <w:p w14:paraId="1D819E3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/>
        <w:jc w:val="left"/>
        <w:textAlignment w:val="center"/>
        <w:rPr>
          <w:rFonts w:hint="eastAsia" w:ascii="宋体" w:hAnsi="宋体" w:cs="宋体"/>
          <w:b w:val="0"/>
          <w:bCs/>
          <w:color w:val="auto"/>
          <w:kern w:val="0"/>
          <w:sz w:val="28"/>
          <w:szCs w:val="28"/>
          <w:highlight w:val="none"/>
          <w:lang w:eastAsia="zh-CN"/>
        </w:rPr>
      </w:pPr>
    </w:p>
    <w:p w14:paraId="70F8F52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/>
        <w:jc w:val="left"/>
        <w:textAlignment w:val="center"/>
        <w:rPr>
          <w:rFonts w:hint="eastAsia" w:ascii="宋体" w:hAnsi="宋体" w:cs="宋体"/>
          <w:b w:val="0"/>
          <w:bCs/>
          <w:color w:val="auto"/>
          <w:kern w:val="0"/>
          <w:sz w:val="28"/>
          <w:szCs w:val="28"/>
          <w:highlight w:val="none"/>
          <w:lang w:eastAsia="zh-CN"/>
        </w:rPr>
      </w:pPr>
    </w:p>
    <w:p w14:paraId="51F70D4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/>
        <w:jc w:val="left"/>
        <w:textAlignment w:val="center"/>
        <w:rPr>
          <w:rFonts w:hint="eastAsia" w:ascii="宋体" w:hAnsi="宋体" w:cs="宋体"/>
          <w:b w:val="0"/>
          <w:bCs/>
          <w:color w:val="auto"/>
          <w:kern w:val="0"/>
          <w:sz w:val="28"/>
          <w:szCs w:val="28"/>
          <w:highlight w:val="none"/>
          <w:lang w:eastAsia="zh-CN"/>
        </w:rPr>
      </w:pPr>
    </w:p>
    <w:p w14:paraId="25C8EBC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/>
        <w:jc w:val="left"/>
        <w:textAlignment w:val="center"/>
        <w:rPr>
          <w:rFonts w:hint="eastAsia" w:ascii="宋体" w:hAnsi="宋体" w:cs="宋体"/>
          <w:b w:val="0"/>
          <w:bCs/>
          <w:color w:val="auto"/>
          <w:kern w:val="0"/>
          <w:sz w:val="28"/>
          <w:szCs w:val="28"/>
          <w:highlight w:val="none"/>
          <w:lang w:eastAsia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247" w:right="851" w:bottom="992" w:left="1247" w:header="851" w:footer="992" w:gutter="0"/>
          <w:cols w:space="720" w:num="1"/>
          <w:docGrid w:type="lines" w:linePitch="312" w:charSpace="0"/>
        </w:sectPr>
      </w:pPr>
    </w:p>
    <w:p w14:paraId="3735031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jc w:val="left"/>
        <w:textAlignment w:val="center"/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附件：服装知识与使用保养要求</w:t>
      </w:r>
    </w:p>
    <w:p w14:paraId="5349AC7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jc w:val="center"/>
        <w:textAlignment w:val="center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服装知识与使用保养要求</w:t>
      </w:r>
    </w:p>
    <w:p w14:paraId="1C390047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left="0" w:leftChars="0" w:firstLine="56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基本上面料都会有一些浮色（与浅色服装摩擦易染过去）或一些染整中留下对身体有害的化学物质，服装在穿之前务必洗涤2次，洗涤时所有的服装均不可浸泡超过15分钟以上，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8"/>
          <w:szCs w:val="28"/>
          <w:highlight w:val="none"/>
        </w:rPr>
        <w:t>且水洗温度不能超过40度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。洗涤时水中加一些盐，以保留服装色彩的新鲜度。需干洗的服装最好与干洗店交待用石油干洗。</w:t>
      </w:r>
    </w:p>
    <w:p w14:paraId="793454C3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left="0" w:leftChars="0" w:firstLine="56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shd w:val="clear" w:color="auto" w:fill="FFFFFF"/>
        </w:rPr>
        <w:t>洗涤时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把那些服装按不同纤细分出来，包括丝绸、轻薄织物等，这类服装切不可机洗，而应轻柔手洗，避免损伤。毛衣类的也应手洗，因为机洗会对它们造成伤害。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shd w:val="clear" w:color="auto" w:fill="FFFFFF"/>
        </w:rPr>
        <w:t>含有羊毛，羊绒材料的服装必须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干洗。</w:t>
      </w:r>
    </w:p>
    <w:p w14:paraId="02B5B9C3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left="0" w:leftChars="0" w:firstLine="56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所有服装洗涤时要按深、中、浅分开洗涤，以免染色。</w:t>
      </w:r>
    </w:p>
    <w:p w14:paraId="54099040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left="0" w:leftChars="0" w:firstLine="56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8"/>
          <w:szCs w:val="28"/>
          <w:highlight w:val="none"/>
        </w:rPr>
        <w:t>洗涤中应选用中性洗涤剂或专用羊毛丝绸洗涤剂，也可用一些洗发水沐浴露来当洗涤剂，忌碱性洗涤剂。</w:t>
      </w:r>
    </w:p>
    <w:p w14:paraId="75108D6E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left="0" w:leftChars="0" w:firstLine="56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8"/>
          <w:szCs w:val="28"/>
          <w:highlight w:val="none"/>
        </w:rPr>
        <w:t>棉、麻、毛属天然材质，吸湿性透气性好，穿着舒适卫生。但缩水、易皱、色牢度差是他们一定存在的缺点，不可用超过40度水洗涤，不可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暴晒。</w:t>
      </w:r>
    </w:p>
    <w:p w14:paraId="5274FA55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left="0" w:leftChars="0" w:firstLine="56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衣服洗好排水时，应把它叠起，用手轻轻撤掉水分或是用毛巾包卷起来挤水，不可用力拧绞以免衣物变形。</w:t>
      </w:r>
      <w:bookmarkStart w:id="1" w:name="_GoBack"/>
      <w:bookmarkEnd w:id="1"/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服装在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shd w:val="clear" w:color="auto" w:fill="FFFFFF"/>
        </w:rPr>
        <w:t>烘干中要特别注意温度，选择错误也是事故较多的原因，棉、麻、化学纤维，基本上采用中温底烘干即可，温度过高会导致纤维抽缩、变色与纤维断裂。导致服装变小，面料更宜起球。</w:t>
      </w:r>
    </w:p>
    <w:p w14:paraId="5FCB964C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left="0" w:leftChars="0" w:firstLine="56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所有服装熨烫时需垫布，底温（150摄氏度或以下）蒸气熨烫，先烫反面再烫正面，否则会出现“极光”。另外，脏衣服是绝对不能熨烫的，因为污垢一经高温会附着更紧，更难处理。刚熨好的衣服最好等凉了定型后再收纳。</w:t>
      </w:r>
    </w:p>
    <w:p w14:paraId="3D777F99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紫外线很伤衣料，所有服装不宜暴晒、暴晒会导致面料氧化加快，导致退色返红（若在日光下晾晒请将衣服反面朝外进行晾晒）。最好是在微热通风处晾干，晾干后尽快收起来，不要一直吊在衣架上，以免变形。</w:t>
      </w:r>
    </w:p>
    <w:p w14:paraId="03779AFD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left="0" w:leftChars="0" w:firstLine="56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8"/>
          <w:szCs w:val="28"/>
          <w:highlight w:val="none"/>
        </w:rPr>
        <w:t xml:space="preserve"> 仿真丝、锦缎类服装富有光泽，色彩高丽，有光泽感，有独特“丝鸣感”，手感滑爽，高雅华贵。但易勾丝勾毛，部分仿真丝易留下水渍，缝处易开裂，这是不可避免的问题。</w:t>
      </w:r>
    </w:p>
    <w:p w14:paraId="776F7820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left="0" w:leftChars="0" w:firstLine="56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8"/>
          <w:szCs w:val="28"/>
          <w:highlight w:val="none"/>
        </w:rPr>
        <w:t>服装起毛球不是质量的问题，全毛或全棉等天然材质（都是短纤维）、100%同一种天然材质做成的面料只会起毛并脱落，不形成起球。而天然材质与化纤材质混纺（短纤维与长纤维）必然会起球。起球的快慢与严重程度与面料的紧密度、洗涤温度，洗涤强度、洗涤剂、洗涤时间、烘干强度、穿着季节（干燥静电）、使用频率、使用强度、与硬物摩擦时间强度、生产面料中有无加抗起球助剂等有关。所以我们要特别注意以上因素，用合理的方式减少起球的程度。</w:t>
      </w:r>
    </w:p>
    <w:p w14:paraId="3A056E93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left="0" w:leftChars="0" w:firstLine="56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在洗涤和穿着过程中请避免与硬物摩擦。以免加快起毛起球。</w:t>
      </w:r>
    </w:p>
    <w:p w14:paraId="4F6338BB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left="0" w:leftChars="0" w:firstLine="56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8"/>
          <w:szCs w:val="28"/>
          <w:highlight w:val="none"/>
        </w:rPr>
        <w:t xml:space="preserve"> 松软的面料，有毛感的面料，手感好并能做出较好的型体，忌与硬物、粗糙或酸、碱物质接触导致起毛起球，如存在起球现象，可用去球器几次处理，后面会减轻这种问题。</w:t>
      </w:r>
    </w:p>
    <w:p w14:paraId="694F599E">
      <w:pPr>
        <w:pStyle w:val="33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</w:pPr>
    </w:p>
    <w:sectPr>
      <w:headerReference r:id="rId6" w:type="default"/>
      <w:footerReference r:id="rId7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4DD8CC">
    <w:pPr>
      <w:pStyle w:val="13"/>
      <w:framePr w:wrap="around" w:vAnchor="text" w:hAnchor="margin" w:xAlign="center" w:y="1"/>
      <w:numPr>
        <w:ins w:id="0" w:author="版纳酒店采购" w:date="2011-07-07T07:46:00Z"/>
      </w:numPr>
      <w:rPr>
        <w:rStyle w:val="25"/>
      </w:rPr>
    </w:pPr>
    <w:r>
      <w:fldChar w:fldCharType="begin"/>
    </w:r>
    <w:r>
      <w:rPr>
        <w:rStyle w:val="25"/>
      </w:rPr>
      <w:instrText xml:space="preserve">PAGE  </w:instrText>
    </w:r>
    <w:r>
      <w:fldChar w:fldCharType="separate"/>
    </w:r>
    <w:r>
      <w:rPr>
        <w:rStyle w:val="25"/>
      </w:rPr>
      <w:t>5</w:t>
    </w:r>
    <w:r>
      <w:fldChar w:fldCharType="end"/>
    </w:r>
  </w:p>
  <w:p w14:paraId="0AABF108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F39823">
    <w:pPr>
      <w:pStyle w:val="13"/>
      <w:framePr w:wrap="around" w:vAnchor="text" w:hAnchor="margin" w:xAlign="center" w:y="1"/>
      <w:numPr>
        <w:ins w:id="1" w:author="版纳酒店采购" w:date="2011-07-07T07:46:00Z"/>
      </w:numPr>
      <w:rPr>
        <w:rStyle w:val="25"/>
      </w:rPr>
    </w:pPr>
    <w:r>
      <w:fldChar w:fldCharType="begin"/>
    </w:r>
    <w:r>
      <w:rPr>
        <w:rStyle w:val="25"/>
      </w:rPr>
      <w:instrText xml:space="preserve">PAGE  </w:instrText>
    </w:r>
    <w:r>
      <w:fldChar w:fldCharType="separate"/>
    </w:r>
    <w:r>
      <w:fldChar w:fldCharType="end"/>
    </w:r>
  </w:p>
  <w:p w14:paraId="04B2C59A"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F8300A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7FA9A6"/>
    <w:multiLevelType w:val="singleLevel"/>
    <w:tmpl w:val="917FA9A6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版纳酒店采购">
    <w15:presenceInfo w15:providerId="None" w15:userId="版纳酒店采购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019A7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2C5092"/>
    <w:rsid w:val="1F3552C7"/>
    <w:rsid w:val="1F6F1B02"/>
    <w:rsid w:val="1FB12795"/>
    <w:rsid w:val="200719D9"/>
    <w:rsid w:val="20550730"/>
    <w:rsid w:val="20721887"/>
    <w:rsid w:val="20B5410E"/>
    <w:rsid w:val="20BE4D85"/>
    <w:rsid w:val="20ED5D93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423953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54D54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025B27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61E1B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090F77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CFD7DC3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52404E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11D86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7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4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3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page number"/>
    <w:basedOn w:val="23"/>
    <w:qFormat/>
    <w:uiPriority w:val="0"/>
  </w:style>
  <w:style w:type="character" w:styleId="26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7">
    <w:name w:val="Emphasis"/>
    <w:basedOn w:val="23"/>
    <w:qFormat/>
    <w:uiPriority w:val="20"/>
  </w:style>
  <w:style w:type="character" w:styleId="28">
    <w:name w:val="HTML Definition"/>
    <w:basedOn w:val="23"/>
    <w:autoRedefine/>
    <w:unhideWhenUsed/>
    <w:qFormat/>
    <w:uiPriority w:val="99"/>
  </w:style>
  <w:style w:type="character" w:styleId="29">
    <w:name w:val="HTML Variable"/>
    <w:basedOn w:val="23"/>
    <w:autoRedefine/>
    <w:unhideWhenUsed/>
    <w:qFormat/>
    <w:uiPriority w:val="99"/>
  </w:style>
  <w:style w:type="character" w:styleId="30">
    <w:name w:val="Hyperlink"/>
    <w:basedOn w:val="23"/>
    <w:unhideWhenUsed/>
    <w:qFormat/>
    <w:uiPriority w:val="99"/>
    <w:rPr>
      <w:color w:val="0000FF"/>
      <w:u w:val="single"/>
    </w:rPr>
  </w:style>
  <w:style w:type="character" w:styleId="31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2">
    <w:name w:val="HTML Cite"/>
    <w:basedOn w:val="23"/>
    <w:autoRedefine/>
    <w:unhideWhenUsed/>
    <w:qFormat/>
    <w:uiPriority w:val="99"/>
  </w:style>
  <w:style w:type="paragraph" w:customStyle="1" w:styleId="33">
    <w:name w:val="表格文字"/>
    <w:basedOn w:val="1"/>
    <w:next w:val="7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character" w:customStyle="1" w:styleId="34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5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6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7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8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">
    <w:name w:val="正文缩进_0"/>
    <w:basedOn w:val="38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40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1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2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正文缩进_0_0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5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7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正文缩进_2"/>
    <w:basedOn w:val="47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9">
    <w:name w:val="hover5"/>
    <w:basedOn w:val="23"/>
    <w:autoRedefine/>
    <w:qFormat/>
    <w:uiPriority w:val="0"/>
  </w:style>
  <w:style w:type="paragraph" w:customStyle="1" w:styleId="50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1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2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3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4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6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6</Pages>
  <Words>2586</Words>
  <Characters>2600</Characters>
  <Lines>16</Lines>
  <Paragraphs>4</Paragraphs>
  <TotalTime>4</TotalTime>
  <ScaleCrop>false</ScaleCrop>
  <LinksUpToDate>false</LinksUpToDate>
  <CharactersWithSpaces>2883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2025-06-03T09:35:16Z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4704C665D2C14CEB84888876A088CF3D_13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